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2D77EEE8"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AD02B0" w:rsidRPr="00AD02B0">
        <w:rPr>
          <w:rFonts w:cstheme="minorHAnsi"/>
          <w:b/>
          <w:bCs/>
          <w:szCs w:val="18"/>
          <w:u w:val="single"/>
        </w:rPr>
        <w:t>Łowicz</w:t>
      </w:r>
      <w:r w:rsidR="00345315" w:rsidRPr="00345315">
        <w:rPr>
          <w:rFonts w:cstheme="minorHAnsi"/>
          <w:b/>
          <w:bCs/>
          <w:szCs w:val="18"/>
          <w:u w:val="single"/>
        </w:rPr>
        <w:t xml:space="preserve"> </w:t>
      </w:r>
      <w:r w:rsidRPr="00EA2B4A">
        <w:rPr>
          <w:rFonts w:cstheme="minorHAnsi"/>
          <w:szCs w:val="18"/>
        </w:rPr>
        <w:t>dla zadania pn</w:t>
      </w:r>
      <w:r w:rsidRPr="00183E52">
        <w:rPr>
          <w:rFonts w:cstheme="minorHAnsi"/>
          <w:b/>
          <w:bCs/>
          <w:szCs w:val="18"/>
        </w:rPr>
        <w:t>. </w:t>
      </w:r>
      <w:r w:rsidRPr="00784AAC">
        <w:rPr>
          <w:rFonts w:cstheme="minorHAnsi"/>
          <w:b/>
          <w:bCs/>
          <w:szCs w:val="18"/>
          <w:u w:val="single"/>
        </w:rPr>
        <w:t>„</w:t>
      </w:r>
      <w:r w:rsidR="00105097" w:rsidRPr="00105097">
        <w:rPr>
          <w:rFonts w:cstheme="minorHAnsi"/>
          <w:b/>
          <w:bCs/>
          <w:szCs w:val="18"/>
          <w:u w:val="single"/>
        </w:rPr>
        <w:t>SOC-Mistrzewice (3) – Nowe Mistrzewice, Młodzieszyn</w:t>
      </w:r>
      <w:r w:rsidRPr="00784AAC">
        <w:rPr>
          <w:rFonts w:cstheme="minorHAnsi"/>
          <w:b/>
          <w:bCs/>
          <w:szCs w:val="18"/>
          <w:u w:val="single"/>
        </w:rPr>
        <w:t>”</w:t>
      </w:r>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188B1F9E" w:rsidR="00EA2B4A" w:rsidRPr="00EA2B4A" w:rsidRDefault="00AD02B0" w:rsidP="00EA2B4A">
      <w:pPr>
        <w:pStyle w:val="Akapitzlist"/>
        <w:spacing w:before="120" w:line="276" w:lineRule="auto"/>
        <w:ind w:left="284"/>
        <w:outlineLvl w:val="0"/>
        <w:rPr>
          <w:rFonts w:cs="Calibri"/>
          <w:b/>
          <w:szCs w:val="18"/>
        </w:rPr>
      </w:pPr>
      <w:r w:rsidRPr="00AD02B0">
        <w:rPr>
          <w:rFonts w:cs="Calibri"/>
          <w:b/>
          <w:szCs w:val="18"/>
          <w:u w:val="single"/>
        </w:rPr>
        <w:t>24 miesiące</w:t>
      </w:r>
      <w:r w:rsidR="006820ED" w:rsidRPr="006820ED">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lastRenderedPageBreak/>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38F715C9" w:rsidR="00DF72C3" w:rsidRPr="00784AAC" w:rsidRDefault="00EA2B4A" w:rsidP="00EA2B4A">
      <w:pPr>
        <w:rPr>
          <w:rFonts w:cstheme="minorHAnsi"/>
          <w:szCs w:val="18"/>
        </w:rPr>
      </w:pPr>
      <w:r w:rsidRPr="00784AAC">
        <w:rPr>
          <w:rFonts w:cstheme="minorHAnsi"/>
          <w:szCs w:val="18"/>
        </w:rPr>
        <w:t>Załącznik nr 1.8 – Mapk</w:t>
      </w:r>
      <w:r w:rsidR="00171C11">
        <w:rPr>
          <w:rFonts w:cstheme="minorHAnsi"/>
          <w:szCs w:val="18"/>
        </w:rPr>
        <w:t>a</w:t>
      </w:r>
      <w:r w:rsidRPr="00784AAC">
        <w:rPr>
          <w:rFonts w:cstheme="minorHAnsi"/>
          <w:szCs w:val="18"/>
        </w:rPr>
        <w:t xml:space="preserve"> podglądow</w:t>
      </w:r>
      <w:r w:rsidR="00171C11">
        <w:rPr>
          <w:rFonts w:cstheme="minorHAnsi"/>
          <w:szCs w:val="18"/>
        </w:rPr>
        <w:t>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31771" w14:textId="77777777" w:rsidR="00AC25B4" w:rsidRDefault="00AC25B4" w:rsidP="00582CE9">
      <w:pPr>
        <w:spacing w:after="0"/>
      </w:pPr>
      <w:r>
        <w:separator/>
      </w:r>
    </w:p>
  </w:endnote>
  <w:endnote w:type="continuationSeparator" w:id="0">
    <w:p w14:paraId="3DA37023" w14:textId="77777777" w:rsidR="00AC25B4" w:rsidRDefault="00AC25B4"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3CEF" w14:textId="77777777" w:rsidR="00595556" w:rsidRDefault="005955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CE6AC" w14:textId="77777777" w:rsidR="00AC25B4" w:rsidRDefault="00AC25B4" w:rsidP="00582CE9">
      <w:pPr>
        <w:spacing w:after="0"/>
      </w:pPr>
      <w:r>
        <w:separator/>
      </w:r>
    </w:p>
  </w:footnote>
  <w:footnote w:type="continuationSeparator" w:id="0">
    <w:p w14:paraId="2CB6A1AC" w14:textId="77777777" w:rsidR="00AC25B4" w:rsidRDefault="00AC25B4"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F71D" w14:textId="77777777" w:rsidR="00595556" w:rsidRDefault="005955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595556"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F5934A7" w:rsidR="00347E8D" w:rsidRPr="00595556" w:rsidRDefault="00595556" w:rsidP="00582CE9">
          <w:pPr>
            <w:suppressAutoHyphens/>
            <w:ind w:right="187"/>
            <w:rPr>
              <w:rFonts w:asciiTheme="majorHAnsi" w:hAnsiTheme="majorHAnsi"/>
              <w:color w:val="000000" w:themeColor="text1"/>
              <w:sz w:val="14"/>
              <w:szCs w:val="18"/>
              <w:lang w:val="en-GB"/>
            </w:rPr>
          </w:pPr>
          <w:r w:rsidRPr="00595556">
            <w:rPr>
              <w:rFonts w:asciiTheme="majorHAnsi" w:hAnsiTheme="majorHAnsi"/>
              <w:color w:val="000000" w:themeColor="text1"/>
              <w:sz w:val="14"/>
              <w:szCs w:val="18"/>
              <w:lang w:val="en-GB"/>
            </w:rPr>
            <w:t>POST/DYS/OLD/GZ/00145/2026</w:t>
          </w:r>
          <w:r w:rsidRPr="00595556">
            <w:rPr>
              <w:rFonts w:asciiTheme="majorHAnsi" w:hAnsiTheme="majorHAnsi"/>
              <w:color w:val="000000" w:themeColor="text1"/>
              <w:sz w:val="14"/>
              <w:szCs w:val="18"/>
              <w:lang w:val="en-GB"/>
            </w:rPr>
            <w:t xml:space="preserve"> </w:t>
          </w:r>
          <w:r w:rsidRPr="00595556">
            <w:rPr>
              <w:rFonts w:asciiTheme="majorHAnsi" w:hAnsiTheme="majorHAnsi"/>
              <w:color w:val="000000" w:themeColor="text1"/>
              <w:sz w:val="14"/>
              <w:lang w:val="en-GB"/>
            </w:rPr>
            <w:t xml:space="preserve"> c</w:t>
          </w:r>
          <w:r>
            <w:rPr>
              <w:rFonts w:asciiTheme="majorHAnsi" w:hAnsiTheme="majorHAnsi"/>
              <w:color w:val="000000" w:themeColor="text1"/>
              <w:sz w:val="14"/>
              <w:lang w:val="en-GB"/>
            </w:rPr>
            <w:t>z</w:t>
          </w:r>
          <w:r w:rsidRPr="00595556">
            <w:rPr>
              <w:rFonts w:asciiTheme="majorHAnsi" w:hAnsiTheme="majorHAnsi"/>
              <w:color w:val="000000" w:themeColor="text1"/>
              <w:sz w:val="14"/>
              <w:lang w:val="en-GB"/>
            </w:rPr>
            <w:t>.4</w:t>
          </w:r>
        </w:p>
      </w:tc>
      <w:tc>
        <w:tcPr>
          <w:tcW w:w="977" w:type="dxa"/>
          <w:vAlign w:val="center"/>
        </w:tcPr>
        <w:p w14:paraId="3FED520E" w14:textId="72C65808" w:rsidR="00347E8D" w:rsidRPr="00595556"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595556"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52C"/>
    <w:rsid w:val="00003B5C"/>
    <w:rsid w:val="00005D70"/>
    <w:rsid w:val="00007721"/>
    <w:rsid w:val="00013A18"/>
    <w:rsid w:val="00015893"/>
    <w:rsid w:val="0002424F"/>
    <w:rsid w:val="00027947"/>
    <w:rsid w:val="00033582"/>
    <w:rsid w:val="000362BA"/>
    <w:rsid w:val="0003687D"/>
    <w:rsid w:val="00036B40"/>
    <w:rsid w:val="00036D76"/>
    <w:rsid w:val="000378AF"/>
    <w:rsid w:val="00040B6D"/>
    <w:rsid w:val="000516BD"/>
    <w:rsid w:val="00051B85"/>
    <w:rsid w:val="00054A92"/>
    <w:rsid w:val="00056904"/>
    <w:rsid w:val="0005723F"/>
    <w:rsid w:val="000572D8"/>
    <w:rsid w:val="00057816"/>
    <w:rsid w:val="00060EAD"/>
    <w:rsid w:val="00061676"/>
    <w:rsid w:val="00061B03"/>
    <w:rsid w:val="0006548F"/>
    <w:rsid w:val="00070A58"/>
    <w:rsid w:val="00071A2F"/>
    <w:rsid w:val="00071C98"/>
    <w:rsid w:val="00071EC3"/>
    <w:rsid w:val="0009045E"/>
    <w:rsid w:val="00094799"/>
    <w:rsid w:val="00094EB9"/>
    <w:rsid w:val="00096510"/>
    <w:rsid w:val="000974B1"/>
    <w:rsid w:val="000A1658"/>
    <w:rsid w:val="000A7E99"/>
    <w:rsid w:val="000B08C4"/>
    <w:rsid w:val="000B0DBD"/>
    <w:rsid w:val="000C47A9"/>
    <w:rsid w:val="000C4CCC"/>
    <w:rsid w:val="000C679C"/>
    <w:rsid w:val="000D42BE"/>
    <w:rsid w:val="000D5886"/>
    <w:rsid w:val="000E0EB5"/>
    <w:rsid w:val="000E1564"/>
    <w:rsid w:val="000E1A7D"/>
    <w:rsid w:val="00101BCF"/>
    <w:rsid w:val="00104502"/>
    <w:rsid w:val="00104583"/>
    <w:rsid w:val="00105097"/>
    <w:rsid w:val="00107A1B"/>
    <w:rsid w:val="001112C2"/>
    <w:rsid w:val="00111CB9"/>
    <w:rsid w:val="00113AE2"/>
    <w:rsid w:val="00124536"/>
    <w:rsid w:val="00125A7F"/>
    <w:rsid w:val="00126CEA"/>
    <w:rsid w:val="00132B64"/>
    <w:rsid w:val="00136B64"/>
    <w:rsid w:val="0014036E"/>
    <w:rsid w:val="00145125"/>
    <w:rsid w:val="0014785F"/>
    <w:rsid w:val="001556F0"/>
    <w:rsid w:val="00162D88"/>
    <w:rsid w:val="00167B53"/>
    <w:rsid w:val="00171C11"/>
    <w:rsid w:val="00172B93"/>
    <w:rsid w:val="00175F4C"/>
    <w:rsid w:val="00183E52"/>
    <w:rsid w:val="001845CE"/>
    <w:rsid w:val="00185AAB"/>
    <w:rsid w:val="00192A23"/>
    <w:rsid w:val="001974F6"/>
    <w:rsid w:val="001A2A0C"/>
    <w:rsid w:val="001A4996"/>
    <w:rsid w:val="001A69CA"/>
    <w:rsid w:val="001B0061"/>
    <w:rsid w:val="001D1A8B"/>
    <w:rsid w:val="001D2EB1"/>
    <w:rsid w:val="001D3260"/>
    <w:rsid w:val="001D451A"/>
    <w:rsid w:val="001E7E73"/>
    <w:rsid w:val="001F1496"/>
    <w:rsid w:val="001F3242"/>
    <w:rsid w:val="001F3600"/>
    <w:rsid w:val="001F3F20"/>
    <w:rsid w:val="001F737A"/>
    <w:rsid w:val="00201AB6"/>
    <w:rsid w:val="002067F1"/>
    <w:rsid w:val="00217A76"/>
    <w:rsid w:val="00224257"/>
    <w:rsid w:val="00232EBC"/>
    <w:rsid w:val="002369B3"/>
    <w:rsid w:val="0024291C"/>
    <w:rsid w:val="00243739"/>
    <w:rsid w:val="00244861"/>
    <w:rsid w:val="00257F22"/>
    <w:rsid w:val="00260452"/>
    <w:rsid w:val="00264A06"/>
    <w:rsid w:val="00265B9D"/>
    <w:rsid w:val="00270752"/>
    <w:rsid w:val="002743D5"/>
    <w:rsid w:val="002768AC"/>
    <w:rsid w:val="002942B6"/>
    <w:rsid w:val="002958A7"/>
    <w:rsid w:val="002A3129"/>
    <w:rsid w:val="002A4130"/>
    <w:rsid w:val="002A48F7"/>
    <w:rsid w:val="002A79E0"/>
    <w:rsid w:val="002B1494"/>
    <w:rsid w:val="002B5B5C"/>
    <w:rsid w:val="002B5C62"/>
    <w:rsid w:val="002C0738"/>
    <w:rsid w:val="002C2B6F"/>
    <w:rsid w:val="002C470F"/>
    <w:rsid w:val="002D4CAD"/>
    <w:rsid w:val="002E1E05"/>
    <w:rsid w:val="002F10CA"/>
    <w:rsid w:val="00303C67"/>
    <w:rsid w:val="00303E5F"/>
    <w:rsid w:val="00310CB3"/>
    <w:rsid w:val="003254C3"/>
    <w:rsid w:val="003332D3"/>
    <w:rsid w:val="00345315"/>
    <w:rsid w:val="00347E8D"/>
    <w:rsid w:val="00362C4E"/>
    <w:rsid w:val="00366FFB"/>
    <w:rsid w:val="00371A75"/>
    <w:rsid w:val="00371C51"/>
    <w:rsid w:val="0037470D"/>
    <w:rsid w:val="00375780"/>
    <w:rsid w:val="00377A44"/>
    <w:rsid w:val="00380557"/>
    <w:rsid w:val="00381365"/>
    <w:rsid w:val="00385A7C"/>
    <w:rsid w:val="00387A0D"/>
    <w:rsid w:val="003903C2"/>
    <w:rsid w:val="00392A23"/>
    <w:rsid w:val="00394675"/>
    <w:rsid w:val="00395F60"/>
    <w:rsid w:val="003A2072"/>
    <w:rsid w:val="003A448C"/>
    <w:rsid w:val="003A4CC6"/>
    <w:rsid w:val="003A5D11"/>
    <w:rsid w:val="003A7C03"/>
    <w:rsid w:val="003B24DC"/>
    <w:rsid w:val="003B43F5"/>
    <w:rsid w:val="003B66FE"/>
    <w:rsid w:val="003D41B4"/>
    <w:rsid w:val="003D4FEB"/>
    <w:rsid w:val="003D6C11"/>
    <w:rsid w:val="003E050D"/>
    <w:rsid w:val="003E3CCB"/>
    <w:rsid w:val="003E59DD"/>
    <w:rsid w:val="003F132F"/>
    <w:rsid w:val="003F257A"/>
    <w:rsid w:val="003F39B2"/>
    <w:rsid w:val="003F7633"/>
    <w:rsid w:val="0040472A"/>
    <w:rsid w:val="00404F93"/>
    <w:rsid w:val="004069EB"/>
    <w:rsid w:val="00410C06"/>
    <w:rsid w:val="00412D3F"/>
    <w:rsid w:val="00412E5B"/>
    <w:rsid w:val="00417E23"/>
    <w:rsid w:val="004207FF"/>
    <w:rsid w:val="00424CDB"/>
    <w:rsid w:val="004257E0"/>
    <w:rsid w:val="004329A0"/>
    <w:rsid w:val="004367FB"/>
    <w:rsid w:val="00436F85"/>
    <w:rsid w:val="0044580F"/>
    <w:rsid w:val="0044629B"/>
    <w:rsid w:val="00446544"/>
    <w:rsid w:val="00446871"/>
    <w:rsid w:val="00446E2F"/>
    <w:rsid w:val="00463679"/>
    <w:rsid w:val="004644EA"/>
    <w:rsid w:val="00466493"/>
    <w:rsid w:val="00473D75"/>
    <w:rsid w:val="00474D4A"/>
    <w:rsid w:val="0047759A"/>
    <w:rsid w:val="004906BC"/>
    <w:rsid w:val="00491D7A"/>
    <w:rsid w:val="004925D9"/>
    <w:rsid w:val="00492AEE"/>
    <w:rsid w:val="00496273"/>
    <w:rsid w:val="004A0A0F"/>
    <w:rsid w:val="004A723C"/>
    <w:rsid w:val="004B29F9"/>
    <w:rsid w:val="004B754B"/>
    <w:rsid w:val="004C2303"/>
    <w:rsid w:val="004D154B"/>
    <w:rsid w:val="004D63D5"/>
    <w:rsid w:val="004D678F"/>
    <w:rsid w:val="004E0D77"/>
    <w:rsid w:val="004E1AB0"/>
    <w:rsid w:val="004E7573"/>
    <w:rsid w:val="004F0C4A"/>
    <w:rsid w:val="004F20AD"/>
    <w:rsid w:val="004F36DB"/>
    <w:rsid w:val="004F5916"/>
    <w:rsid w:val="004F6B10"/>
    <w:rsid w:val="004F75D2"/>
    <w:rsid w:val="00510CC3"/>
    <w:rsid w:val="00517579"/>
    <w:rsid w:val="00520308"/>
    <w:rsid w:val="0052445E"/>
    <w:rsid w:val="00535E9B"/>
    <w:rsid w:val="005453F1"/>
    <w:rsid w:val="00551FB7"/>
    <w:rsid w:val="00553E29"/>
    <w:rsid w:val="005563FF"/>
    <w:rsid w:val="00562E63"/>
    <w:rsid w:val="0056616F"/>
    <w:rsid w:val="00573482"/>
    <w:rsid w:val="00574D7E"/>
    <w:rsid w:val="00580DA0"/>
    <w:rsid w:val="00582CE9"/>
    <w:rsid w:val="0058794A"/>
    <w:rsid w:val="005932BA"/>
    <w:rsid w:val="00595556"/>
    <w:rsid w:val="005A354D"/>
    <w:rsid w:val="005B24A8"/>
    <w:rsid w:val="005B2B6D"/>
    <w:rsid w:val="005B3F04"/>
    <w:rsid w:val="005B6DC6"/>
    <w:rsid w:val="005B76BC"/>
    <w:rsid w:val="005C6812"/>
    <w:rsid w:val="005D118B"/>
    <w:rsid w:val="005D2D85"/>
    <w:rsid w:val="005D560F"/>
    <w:rsid w:val="005D73D1"/>
    <w:rsid w:val="005D74EB"/>
    <w:rsid w:val="005E330A"/>
    <w:rsid w:val="005E49ED"/>
    <w:rsid w:val="005E4AA3"/>
    <w:rsid w:val="005E79E5"/>
    <w:rsid w:val="005E7E77"/>
    <w:rsid w:val="005F23E1"/>
    <w:rsid w:val="0060087A"/>
    <w:rsid w:val="006055FD"/>
    <w:rsid w:val="006064FB"/>
    <w:rsid w:val="006209AE"/>
    <w:rsid w:val="00623B01"/>
    <w:rsid w:val="006240E4"/>
    <w:rsid w:val="00625BB0"/>
    <w:rsid w:val="006261BB"/>
    <w:rsid w:val="0065322E"/>
    <w:rsid w:val="00655DA8"/>
    <w:rsid w:val="00660237"/>
    <w:rsid w:val="00670CE4"/>
    <w:rsid w:val="0067116D"/>
    <w:rsid w:val="0067572D"/>
    <w:rsid w:val="006775EE"/>
    <w:rsid w:val="00680F7C"/>
    <w:rsid w:val="006820ED"/>
    <w:rsid w:val="00683556"/>
    <w:rsid w:val="00696995"/>
    <w:rsid w:val="006A0331"/>
    <w:rsid w:val="006A4275"/>
    <w:rsid w:val="006B2C26"/>
    <w:rsid w:val="006C3527"/>
    <w:rsid w:val="006C4791"/>
    <w:rsid w:val="006C4B70"/>
    <w:rsid w:val="006C6089"/>
    <w:rsid w:val="006D16F1"/>
    <w:rsid w:val="006D3D9D"/>
    <w:rsid w:val="006E100D"/>
    <w:rsid w:val="006E2000"/>
    <w:rsid w:val="006E28D9"/>
    <w:rsid w:val="006E5EF6"/>
    <w:rsid w:val="006E7D78"/>
    <w:rsid w:val="006F00DD"/>
    <w:rsid w:val="006F3B57"/>
    <w:rsid w:val="006F5F72"/>
    <w:rsid w:val="006F73AE"/>
    <w:rsid w:val="00702909"/>
    <w:rsid w:val="00710355"/>
    <w:rsid w:val="00713B03"/>
    <w:rsid w:val="00720ED1"/>
    <w:rsid w:val="007246D0"/>
    <w:rsid w:val="00726BF1"/>
    <w:rsid w:val="007274C6"/>
    <w:rsid w:val="00727EC1"/>
    <w:rsid w:val="0073168A"/>
    <w:rsid w:val="0073187A"/>
    <w:rsid w:val="007343BE"/>
    <w:rsid w:val="007343C5"/>
    <w:rsid w:val="00742321"/>
    <w:rsid w:val="00742807"/>
    <w:rsid w:val="00751686"/>
    <w:rsid w:val="00752002"/>
    <w:rsid w:val="00760251"/>
    <w:rsid w:val="007617E0"/>
    <w:rsid w:val="007673CA"/>
    <w:rsid w:val="00772961"/>
    <w:rsid w:val="00774201"/>
    <w:rsid w:val="007757B5"/>
    <w:rsid w:val="00780034"/>
    <w:rsid w:val="00783D03"/>
    <w:rsid w:val="007844EB"/>
    <w:rsid w:val="00784AAC"/>
    <w:rsid w:val="00784DC3"/>
    <w:rsid w:val="00787D9C"/>
    <w:rsid w:val="00793AC3"/>
    <w:rsid w:val="00794EFB"/>
    <w:rsid w:val="00797096"/>
    <w:rsid w:val="007A1B94"/>
    <w:rsid w:val="007A203B"/>
    <w:rsid w:val="007A2675"/>
    <w:rsid w:val="007A275F"/>
    <w:rsid w:val="007B094C"/>
    <w:rsid w:val="007B0FF0"/>
    <w:rsid w:val="007B50D8"/>
    <w:rsid w:val="007C0A5A"/>
    <w:rsid w:val="007C2418"/>
    <w:rsid w:val="007C6687"/>
    <w:rsid w:val="007C67FA"/>
    <w:rsid w:val="007D0675"/>
    <w:rsid w:val="007D1209"/>
    <w:rsid w:val="007E334D"/>
    <w:rsid w:val="00812E3F"/>
    <w:rsid w:val="008130D5"/>
    <w:rsid w:val="0081735D"/>
    <w:rsid w:val="008217CE"/>
    <w:rsid w:val="00827A7E"/>
    <w:rsid w:val="00831596"/>
    <w:rsid w:val="00834673"/>
    <w:rsid w:val="00837B4D"/>
    <w:rsid w:val="0084138D"/>
    <w:rsid w:val="00841871"/>
    <w:rsid w:val="00841F97"/>
    <w:rsid w:val="00842578"/>
    <w:rsid w:val="00847B49"/>
    <w:rsid w:val="00852695"/>
    <w:rsid w:val="008548B7"/>
    <w:rsid w:val="00857549"/>
    <w:rsid w:val="00867243"/>
    <w:rsid w:val="008707CC"/>
    <w:rsid w:val="00884D47"/>
    <w:rsid w:val="008A7100"/>
    <w:rsid w:val="008A7413"/>
    <w:rsid w:val="008A7CE0"/>
    <w:rsid w:val="008B4C33"/>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30F2"/>
    <w:rsid w:val="009825D0"/>
    <w:rsid w:val="00983EBF"/>
    <w:rsid w:val="00984E39"/>
    <w:rsid w:val="0098502B"/>
    <w:rsid w:val="00986E3C"/>
    <w:rsid w:val="00987773"/>
    <w:rsid w:val="00992FE3"/>
    <w:rsid w:val="00995725"/>
    <w:rsid w:val="0099653A"/>
    <w:rsid w:val="009A6D93"/>
    <w:rsid w:val="009A7B36"/>
    <w:rsid w:val="009A7D1F"/>
    <w:rsid w:val="009B1F7B"/>
    <w:rsid w:val="009B3502"/>
    <w:rsid w:val="009B51B6"/>
    <w:rsid w:val="009B5CDA"/>
    <w:rsid w:val="009B633C"/>
    <w:rsid w:val="009B783E"/>
    <w:rsid w:val="009C0A94"/>
    <w:rsid w:val="009C388E"/>
    <w:rsid w:val="009C48AC"/>
    <w:rsid w:val="009C5C7C"/>
    <w:rsid w:val="009C6FBE"/>
    <w:rsid w:val="009D1815"/>
    <w:rsid w:val="009D42EA"/>
    <w:rsid w:val="009D58D0"/>
    <w:rsid w:val="009D5A1B"/>
    <w:rsid w:val="009D7472"/>
    <w:rsid w:val="009E0A88"/>
    <w:rsid w:val="009E2CB5"/>
    <w:rsid w:val="009E5B5E"/>
    <w:rsid w:val="00A02C84"/>
    <w:rsid w:val="00A07602"/>
    <w:rsid w:val="00A148D6"/>
    <w:rsid w:val="00A22EAD"/>
    <w:rsid w:val="00A31EF2"/>
    <w:rsid w:val="00A3313C"/>
    <w:rsid w:val="00A370AB"/>
    <w:rsid w:val="00A43299"/>
    <w:rsid w:val="00A45792"/>
    <w:rsid w:val="00A467CA"/>
    <w:rsid w:val="00A5134A"/>
    <w:rsid w:val="00A52105"/>
    <w:rsid w:val="00A52D8E"/>
    <w:rsid w:val="00A54C4B"/>
    <w:rsid w:val="00A57E04"/>
    <w:rsid w:val="00A6049B"/>
    <w:rsid w:val="00A62B4C"/>
    <w:rsid w:val="00A659C6"/>
    <w:rsid w:val="00A730B9"/>
    <w:rsid w:val="00A7626A"/>
    <w:rsid w:val="00A809BD"/>
    <w:rsid w:val="00A81CFB"/>
    <w:rsid w:val="00A85D6F"/>
    <w:rsid w:val="00A95E43"/>
    <w:rsid w:val="00AA134E"/>
    <w:rsid w:val="00AA3417"/>
    <w:rsid w:val="00AB5621"/>
    <w:rsid w:val="00AB7248"/>
    <w:rsid w:val="00AB78A2"/>
    <w:rsid w:val="00AC25B4"/>
    <w:rsid w:val="00AC4A8D"/>
    <w:rsid w:val="00AC5A4C"/>
    <w:rsid w:val="00AD02B0"/>
    <w:rsid w:val="00AD5D81"/>
    <w:rsid w:val="00AE1925"/>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3D37"/>
    <w:rsid w:val="00B53F64"/>
    <w:rsid w:val="00B57759"/>
    <w:rsid w:val="00B62B32"/>
    <w:rsid w:val="00B638C7"/>
    <w:rsid w:val="00B67333"/>
    <w:rsid w:val="00B67776"/>
    <w:rsid w:val="00B67D39"/>
    <w:rsid w:val="00B67FA9"/>
    <w:rsid w:val="00B74FE1"/>
    <w:rsid w:val="00B758D3"/>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163DC"/>
    <w:rsid w:val="00C20678"/>
    <w:rsid w:val="00C224EE"/>
    <w:rsid w:val="00C23F3E"/>
    <w:rsid w:val="00C268ED"/>
    <w:rsid w:val="00C26BC0"/>
    <w:rsid w:val="00C272AD"/>
    <w:rsid w:val="00C27B9D"/>
    <w:rsid w:val="00C327EC"/>
    <w:rsid w:val="00C45F7E"/>
    <w:rsid w:val="00C4719E"/>
    <w:rsid w:val="00C5009D"/>
    <w:rsid w:val="00C53A22"/>
    <w:rsid w:val="00C55EC1"/>
    <w:rsid w:val="00C64A07"/>
    <w:rsid w:val="00C6569B"/>
    <w:rsid w:val="00C66B9A"/>
    <w:rsid w:val="00C707D1"/>
    <w:rsid w:val="00C737A1"/>
    <w:rsid w:val="00C76D32"/>
    <w:rsid w:val="00C77BCF"/>
    <w:rsid w:val="00C874E6"/>
    <w:rsid w:val="00CB2D26"/>
    <w:rsid w:val="00CB3A6F"/>
    <w:rsid w:val="00CD2022"/>
    <w:rsid w:val="00CD3E59"/>
    <w:rsid w:val="00CE241C"/>
    <w:rsid w:val="00CE2F55"/>
    <w:rsid w:val="00CE5A24"/>
    <w:rsid w:val="00CF047C"/>
    <w:rsid w:val="00D03C12"/>
    <w:rsid w:val="00D064EB"/>
    <w:rsid w:val="00D10930"/>
    <w:rsid w:val="00D1247E"/>
    <w:rsid w:val="00D21BCE"/>
    <w:rsid w:val="00D2245B"/>
    <w:rsid w:val="00D456C2"/>
    <w:rsid w:val="00D516C1"/>
    <w:rsid w:val="00D6344F"/>
    <w:rsid w:val="00D64CFF"/>
    <w:rsid w:val="00D80ACF"/>
    <w:rsid w:val="00D80E4A"/>
    <w:rsid w:val="00D8328D"/>
    <w:rsid w:val="00D9793B"/>
    <w:rsid w:val="00DA5E31"/>
    <w:rsid w:val="00DA64DB"/>
    <w:rsid w:val="00DB1E5E"/>
    <w:rsid w:val="00DB2BFF"/>
    <w:rsid w:val="00DB3B99"/>
    <w:rsid w:val="00DB4140"/>
    <w:rsid w:val="00DB713D"/>
    <w:rsid w:val="00DC76F0"/>
    <w:rsid w:val="00DC7E48"/>
    <w:rsid w:val="00DD06C0"/>
    <w:rsid w:val="00DE1789"/>
    <w:rsid w:val="00DE2A42"/>
    <w:rsid w:val="00DE3208"/>
    <w:rsid w:val="00DE5745"/>
    <w:rsid w:val="00DE622F"/>
    <w:rsid w:val="00DF2ED5"/>
    <w:rsid w:val="00DF72C3"/>
    <w:rsid w:val="00E048E3"/>
    <w:rsid w:val="00E10E14"/>
    <w:rsid w:val="00E12F47"/>
    <w:rsid w:val="00E16545"/>
    <w:rsid w:val="00E2123D"/>
    <w:rsid w:val="00E30B4B"/>
    <w:rsid w:val="00E33932"/>
    <w:rsid w:val="00E413AB"/>
    <w:rsid w:val="00E41451"/>
    <w:rsid w:val="00E45F98"/>
    <w:rsid w:val="00E46F1D"/>
    <w:rsid w:val="00E5062F"/>
    <w:rsid w:val="00E56B47"/>
    <w:rsid w:val="00E60682"/>
    <w:rsid w:val="00E6552D"/>
    <w:rsid w:val="00E66F4B"/>
    <w:rsid w:val="00E706C2"/>
    <w:rsid w:val="00E72CD1"/>
    <w:rsid w:val="00E8041E"/>
    <w:rsid w:val="00E818CE"/>
    <w:rsid w:val="00E92F67"/>
    <w:rsid w:val="00E95B91"/>
    <w:rsid w:val="00EA2B4A"/>
    <w:rsid w:val="00EA6557"/>
    <w:rsid w:val="00EA6B97"/>
    <w:rsid w:val="00EB216E"/>
    <w:rsid w:val="00EB5BFC"/>
    <w:rsid w:val="00EC07C0"/>
    <w:rsid w:val="00EC22FA"/>
    <w:rsid w:val="00EC30C5"/>
    <w:rsid w:val="00ED2FD4"/>
    <w:rsid w:val="00ED7EFA"/>
    <w:rsid w:val="00EE350B"/>
    <w:rsid w:val="00EE5E2C"/>
    <w:rsid w:val="00EE69D4"/>
    <w:rsid w:val="00F01E75"/>
    <w:rsid w:val="00F032BE"/>
    <w:rsid w:val="00F0670E"/>
    <w:rsid w:val="00F16206"/>
    <w:rsid w:val="00F21DD8"/>
    <w:rsid w:val="00F25128"/>
    <w:rsid w:val="00F26024"/>
    <w:rsid w:val="00F32BD1"/>
    <w:rsid w:val="00F3444F"/>
    <w:rsid w:val="00F377D2"/>
    <w:rsid w:val="00F40848"/>
    <w:rsid w:val="00F45C48"/>
    <w:rsid w:val="00F4718C"/>
    <w:rsid w:val="00F52272"/>
    <w:rsid w:val="00F527EB"/>
    <w:rsid w:val="00F57F56"/>
    <w:rsid w:val="00F62025"/>
    <w:rsid w:val="00F63E80"/>
    <w:rsid w:val="00F65859"/>
    <w:rsid w:val="00F664AA"/>
    <w:rsid w:val="00F71902"/>
    <w:rsid w:val="00F724BA"/>
    <w:rsid w:val="00F751D8"/>
    <w:rsid w:val="00F761E5"/>
    <w:rsid w:val="00F81046"/>
    <w:rsid w:val="00F835B4"/>
    <w:rsid w:val="00F86375"/>
    <w:rsid w:val="00F90B96"/>
    <w:rsid w:val="00F92106"/>
    <w:rsid w:val="00FA0862"/>
    <w:rsid w:val="00FA0F6A"/>
    <w:rsid w:val="00FB0646"/>
    <w:rsid w:val="00FB1B18"/>
    <w:rsid w:val="00FB61C7"/>
    <w:rsid w:val="00FC3F87"/>
    <w:rsid w:val="00FC7563"/>
    <w:rsid w:val="00FC7BB0"/>
    <w:rsid w:val="00FD22AB"/>
    <w:rsid w:val="00FD2808"/>
    <w:rsid w:val="00FD3338"/>
    <w:rsid w:val="00FD4B8D"/>
    <w:rsid w:val="00FE13ED"/>
    <w:rsid w:val="00FE2FDB"/>
    <w:rsid w:val="00FE4AEE"/>
    <w:rsid w:val="00FE53C8"/>
    <w:rsid w:val="00FF36C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(PT) - część 4.docx</dmsv2BaseFileName>
    <dmsv2BaseDisplayName xmlns="http://schemas.microsoft.com/sharepoint/v3">Załącznik nr 1 do SWZ - OPZ (PT) - część 4</dmsv2BaseDisplayName>
    <dmsv2SWPP2ObjectNumber xmlns="http://schemas.microsoft.com/sharepoint/v3">POST/DYS/OLD/GZ/00145/2026                        </dmsv2SWPP2ObjectNumber>
    <dmsv2SWPP2SumMD5 xmlns="http://schemas.microsoft.com/sharepoint/v3">58fb23c16357a5c18027fe635627a50d</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24154988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JEUP5JKVCYQC-1092029480-15400</_dlc_DocId>
    <_dlc_DocIdUrl xmlns="a19cb1c7-c5c7-46d4-85ae-d83685407bba">
      <Url>https://swpp2.dms.gkpge.pl/sites/41/_layouts/15/DocIdRedir.aspx?ID=JEUP5JKVCYQC-1092029480-15400</Url>
      <Description>JEUP5JKVCYQC-1092029480-15400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5C3D3-8BCA-49FD-B220-84913858DE04}"/>
</file>

<file path=customXml/itemProps2.xml><?xml version="1.0" encoding="utf-8"?>
<ds:datastoreItem xmlns:ds="http://schemas.openxmlformats.org/officeDocument/2006/customXml" ds:itemID="{3F948761-F4BE-4949-B3BB-3916DF2BA842}">
  <ds:schemaRefs>
    <ds:schemaRef ds:uri="http://schemas.microsoft.com/sharepoint/event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192</TotalTime>
  <Pages>17</Pages>
  <Words>5218</Words>
  <Characters>31309</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81</cp:revision>
  <cp:lastPrinted>2024-07-15T11:21:00Z</cp:lastPrinted>
  <dcterms:created xsi:type="dcterms:W3CDTF">2025-10-01T10:46:00Z</dcterms:created>
  <dcterms:modified xsi:type="dcterms:W3CDTF">2026-01-20T10:46:00Z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440ddcf6-094e-47d8-9fc1-b7e012a54191</vt:lpwstr>
  </property>
</Properties>
</file>